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14:paraId="6CB57448" w14:textId="77777777" w:rsidTr="00E53870">
        <w:trPr>
          <w:trHeight w:val="403"/>
          <w:jc w:val="center"/>
        </w:trPr>
        <w:tc>
          <w:tcPr>
            <w:tcW w:w="2183" w:type="dxa"/>
            <w:tcBorders>
              <w:top w:val="nil"/>
              <w:left w:val="nil"/>
              <w:bottom w:val="nil"/>
              <w:right w:val="nil"/>
            </w:tcBorders>
          </w:tcPr>
          <w:p w14:paraId="0D1D4A46" w14:textId="77777777" w:rsidR="00FE1485" w:rsidRDefault="00D7411E">
            <w:pPr>
              <w:jc w:val="center"/>
            </w:pPr>
            <w:r>
              <w:rPr>
                <w:noProof/>
              </w:rPr>
              <w:drawing>
                <wp:inline distT="0" distB="0" distL="0" distR="0" wp14:anchorId="5EEF8C69" wp14:editId="26EA83E5">
                  <wp:extent cx="904875" cy="904875"/>
                  <wp:effectExtent l="0" t="0" r="0" b="0"/>
                  <wp:docPr id="1" name="Picture 1"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I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042" w:type="dxa"/>
            <w:gridSpan w:val="2"/>
            <w:tcBorders>
              <w:top w:val="nil"/>
              <w:left w:val="nil"/>
              <w:bottom w:val="nil"/>
              <w:right w:val="nil"/>
            </w:tcBorders>
          </w:tcPr>
          <w:p w14:paraId="37B71408" w14:textId="77777777" w:rsidR="00FE1485" w:rsidRDefault="00FE1485">
            <w:pPr>
              <w:jc w:val="center"/>
            </w:pPr>
          </w:p>
          <w:p w14:paraId="05883E04" w14:textId="77777777" w:rsidR="00FE1485" w:rsidRPr="00B967EC" w:rsidRDefault="00FE1485">
            <w:pPr>
              <w:jc w:val="center"/>
              <w:rPr>
                <w:sz w:val="36"/>
                <w:szCs w:val="36"/>
              </w:rPr>
            </w:pPr>
            <w:r>
              <w:t xml:space="preserve"> </w:t>
            </w:r>
            <w:r w:rsidRPr="00B967EC">
              <w:rPr>
                <w:sz w:val="36"/>
                <w:szCs w:val="36"/>
              </w:rPr>
              <w:t>United States Department of the Interior</w:t>
            </w:r>
          </w:p>
          <w:p w14:paraId="56BFE164" w14:textId="77777777" w:rsidR="00077906" w:rsidRDefault="00077906">
            <w:pPr>
              <w:jc w:val="center"/>
            </w:pPr>
          </w:p>
          <w:p w14:paraId="1A368D2D" w14:textId="77777777" w:rsidR="00FE1485" w:rsidRDefault="00FE1485">
            <w:pPr>
              <w:jc w:val="center"/>
            </w:pPr>
            <w:r>
              <w:t>FISH AND WILDLIFE SERVICE</w:t>
            </w:r>
          </w:p>
          <w:p w14:paraId="39D2B4A4" w14:textId="77777777"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14:paraId="6368C161" w14:textId="77777777" w:rsidR="00B967EC" w:rsidRDefault="00B967EC" w:rsidP="00B967EC">
            <w:pPr>
              <w:jc w:val="center"/>
            </w:pPr>
            <w:r w:rsidRPr="000A522E">
              <w:t>Portland, Oregon  97232-418</w:t>
            </w:r>
            <w:r>
              <w:t>1</w:t>
            </w:r>
          </w:p>
        </w:tc>
        <w:tc>
          <w:tcPr>
            <w:tcW w:w="1620" w:type="dxa"/>
            <w:tcBorders>
              <w:top w:val="nil"/>
              <w:left w:val="nil"/>
              <w:bottom w:val="nil"/>
              <w:right w:val="nil"/>
            </w:tcBorders>
          </w:tcPr>
          <w:p w14:paraId="44CFA338" w14:textId="77777777" w:rsidR="00FE1485" w:rsidRDefault="007C5AA0" w:rsidP="007C5AA0">
            <w:pPr>
              <w:tabs>
                <w:tab w:val="center" w:pos="810"/>
              </w:tabs>
            </w:pPr>
            <w:r>
              <w:t xml:space="preserve">  </w:t>
            </w:r>
            <w:r w:rsidR="00D7411E">
              <w:rPr>
                <w:noProof/>
              </w:rPr>
              <w:drawing>
                <wp:inline distT="0" distB="0" distL="0" distR="0" wp14:anchorId="0DD2A350" wp14:editId="64CFF39A">
                  <wp:extent cx="762000" cy="914400"/>
                  <wp:effectExtent l="0" t="0" r="0" b="0"/>
                  <wp:docPr id="2" name="Picture 2"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r>
      <w:tr w:rsidR="00FE1485" w14:paraId="7A27730B" w14:textId="77777777" w:rsidTr="00ED7B24">
        <w:trPr>
          <w:trHeight w:val="403"/>
          <w:jc w:val="center"/>
        </w:trPr>
        <w:tc>
          <w:tcPr>
            <w:tcW w:w="3173" w:type="dxa"/>
            <w:gridSpan w:val="2"/>
            <w:tcBorders>
              <w:top w:val="nil"/>
              <w:left w:val="nil"/>
              <w:bottom w:val="nil"/>
              <w:right w:val="nil"/>
            </w:tcBorders>
          </w:tcPr>
          <w:p w14:paraId="083ADF4D" w14:textId="77777777" w:rsidR="00FE1485" w:rsidRPr="00692C3A" w:rsidRDefault="0069575E" w:rsidP="003D7357">
            <w:pPr>
              <w:tabs>
                <w:tab w:val="left" w:pos="743"/>
              </w:tabs>
              <w:ind w:left="743"/>
              <w:rPr>
                <w:sz w:val="20"/>
                <w:szCs w:val="20"/>
              </w:rPr>
            </w:pPr>
            <w:r w:rsidRPr="00692C3A">
              <w:rPr>
                <w:sz w:val="20"/>
                <w:szCs w:val="20"/>
              </w:rPr>
              <w:t>In Reply Refer to:</w:t>
            </w:r>
          </w:p>
          <w:p w14:paraId="55954B3D" w14:textId="77777777"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14:paraId="5B743AD3" w14:textId="77777777" w:rsidR="00FE1485" w:rsidRDefault="00FE1485" w:rsidP="00324527">
            <w:pPr>
              <w:ind w:left="-45"/>
              <w:jc w:val="center"/>
            </w:pPr>
          </w:p>
        </w:tc>
        <w:tc>
          <w:tcPr>
            <w:tcW w:w="1620" w:type="dxa"/>
            <w:tcBorders>
              <w:top w:val="nil"/>
              <w:left w:val="nil"/>
              <w:bottom w:val="nil"/>
              <w:right w:val="nil"/>
            </w:tcBorders>
          </w:tcPr>
          <w:p w14:paraId="15019E6D" w14:textId="77777777" w:rsidR="00FE1485" w:rsidRDefault="00FE1485">
            <w:pPr>
              <w:jc w:val="center"/>
            </w:pPr>
          </w:p>
        </w:tc>
      </w:tr>
    </w:tbl>
    <w:p w14:paraId="567556B8" w14:textId="77777777" w:rsidR="00D22B51" w:rsidRDefault="00D22B51" w:rsidP="00D22B51"/>
    <w:p w14:paraId="6E8CB612" w14:textId="77777777" w:rsidR="00971257" w:rsidRDefault="00971257" w:rsidP="00D750F9">
      <w:pPr>
        <w:ind w:left="5040" w:firstLine="720"/>
      </w:pPr>
    </w:p>
    <w:p w14:paraId="2731B997" w14:textId="77777777" w:rsidR="00320544" w:rsidRDefault="00320544" w:rsidP="00320544"/>
    <w:p w14:paraId="39A9A2CF" w14:textId="77777777" w:rsidR="003B2A01" w:rsidRDefault="003B2A01" w:rsidP="00320544">
      <w:r>
        <w:t xml:space="preserve">Colonel Mark A. </w:t>
      </w:r>
      <w:proofErr w:type="spellStart"/>
      <w:r>
        <w:t>Geraldi</w:t>
      </w:r>
      <w:proofErr w:type="spellEnd"/>
    </w:p>
    <w:p w14:paraId="3BD7A795" w14:textId="77777777" w:rsidR="00320544" w:rsidRDefault="003B2A01" w:rsidP="00320544">
      <w:r>
        <w:t>District Engineer</w:t>
      </w:r>
    </w:p>
    <w:p w14:paraId="5B44C470" w14:textId="77777777" w:rsidR="001B10D1" w:rsidRDefault="001B10D1" w:rsidP="00320544">
      <w:r>
        <w:t>U.S. Army Corps of Engineers</w:t>
      </w:r>
    </w:p>
    <w:p w14:paraId="7830D733" w14:textId="77777777" w:rsidR="00514D93" w:rsidRDefault="00514D93" w:rsidP="00320544">
      <w:r>
        <w:t>P.O.  Box 3755</w:t>
      </w:r>
    </w:p>
    <w:p w14:paraId="04BCA98E" w14:textId="77777777" w:rsidR="00514D93" w:rsidRDefault="00514D93" w:rsidP="00320544">
      <w:r>
        <w:t>Seattle, WA  98124-3755</w:t>
      </w:r>
    </w:p>
    <w:p w14:paraId="54C160F6" w14:textId="77777777" w:rsidR="00766D05" w:rsidRDefault="00766D05" w:rsidP="00320544"/>
    <w:p w14:paraId="19B195EF" w14:textId="77777777" w:rsidR="00766D05" w:rsidRDefault="0063168E" w:rsidP="00320544">
      <w:r>
        <w:t xml:space="preserve">Attn: </w:t>
      </w:r>
      <w:r w:rsidR="00766D05">
        <w:t>Ms. Pamela Sanguinetti</w:t>
      </w:r>
    </w:p>
    <w:p w14:paraId="4CD1C020" w14:textId="77777777" w:rsidR="00320544" w:rsidRDefault="00320544" w:rsidP="00320544"/>
    <w:p w14:paraId="25C45E59" w14:textId="77777777" w:rsidR="00320544" w:rsidRDefault="00514D93" w:rsidP="00320544">
      <w:r>
        <w:t>Dear</w:t>
      </w:r>
      <w:r w:rsidR="00766D05">
        <w:t xml:space="preserve"> Colonel</w:t>
      </w:r>
      <w:r w:rsidR="003B2A01">
        <w:t xml:space="preserve"> </w:t>
      </w:r>
      <w:proofErr w:type="spellStart"/>
      <w:r w:rsidR="003B2A01">
        <w:t>Geraldi</w:t>
      </w:r>
      <w:proofErr w:type="spellEnd"/>
      <w:r w:rsidR="00320544">
        <w:t>:</w:t>
      </w:r>
    </w:p>
    <w:p w14:paraId="7964442F" w14:textId="77777777" w:rsidR="00C17095" w:rsidRDefault="00C17095" w:rsidP="00320544"/>
    <w:p w14:paraId="1698C6B3" w14:textId="77777777" w:rsidR="00C17095" w:rsidRDefault="00C17095" w:rsidP="00C17095">
      <w:r>
        <w:t xml:space="preserve">By this letter, we are rescinding the U.S. Fish and Wildlife Service comment letters dated February 27, 2019, and May 22, 2019, regarding the Jamestown S’Klallam Tribe’s application for a commercial oyster operation within Dungeness National Wildlife Refuge (Refuge). After participating in Government-to-Government Consultation with the Jamestown S’Klallam Tribe, we have a better understanding of their proposed aquaculture operation. </w:t>
      </w:r>
      <w:ins w:id="0" w:author="Abrams, Mary Margaret" w:date="2019-07-24T12:07:00Z">
        <w:r w:rsidR="009C072B">
          <w:t>We respectfully request that the previous two letters (referenced above) be removed from the record and that this letter replace them as the official comments from the U.S. Fish and Wildlife Service.</w:t>
        </w:r>
      </w:ins>
    </w:p>
    <w:p w14:paraId="7E0B6BCF" w14:textId="77777777" w:rsidR="00C17095" w:rsidRDefault="00C17095" w:rsidP="00C17095"/>
    <w:p w14:paraId="1733D98A" w14:textId="77777777" w:rsidR="00C17095" w:rsidRDefault="00C17095" w:rsidP="00C17095">
      <w:r>
        <w:t xml:space="preserve">We recognize there is little site-specific research available on impacts of commercial, on-bottom bag aquaculture to bird species found on the Refuge and </w:t>
      </w:r>
      <w:del w:id="1" w:author="Abrams, Mary Margaret" w:date="2019-07-24T12:08:00Z">
        <w:r w:rsidDel="009C072B">
          <w:delText xml:space="preserve">that </w:delText>
        </w:r>
      </w:del>
      <w:ins w:id="2" w:author="Abrams, Mary Margaret" w:date="2019-07-24T12:08:00Z">
        <w:r w:rsidR="009C072B">
          <w:t xml:space="preserve">note that </w:t>
        </w:r>
      </w:ins>
      <w:r>
        <w:t xml:space="preserve">different parties can derive divergent conclusions from the same studies. </w:t>
      </w:r>
      <w:del w:id="3" w:author="Abrams, Mary Margaret" w:date="2019-07-24T12:08:00Z">
        <w:r w:rsidDel="009C072B">
          <w:delText>However</w:delText>
        </w:r>
      </w:del>
      <w:ins w:id="4" w:author="Abrams, Mary Margaret" w:date="2019-07-24T12:08:00Z">
        <w:r w:rsidR="009C072B">
          <w:t>Nevertheless</w:t>
        </w:r>
      </w:ins>
      <w:r>
        <w:t xml:space="preserve">, we </w:t>
      </w:r>
      <w:del w:id="5" w:author="Abrams, Mary Margaret" w:date="2019-07-24T12:08:00Z">
        <w:r w:rsidDel="009C072B">
          <w:delText xml:space="preserve">remain </w:delText>
        </w:r>
      </w:del>
      <w:ins w:id="6" w:author="Abrams, Mary Margaret" w:date="2019-07-24T12:08:00Z">
        <w:r w:rsidR="009C072B">
          <w:t>are</w:t>
        </w:r>
        <w:r w:rsidR="009C072B">
          <w:t xml:space="preserve"> </w:t>
        </w:r>
      </w:ins>
      <w:r>
        <w:t>concerned about potential impacts to Refuge wildlife and habitat based on the proposed location for this activity</w:t>
      </w:r>
      <w:ins w:id="7" w:author="Abrams, Mary Margaret" w:date="2019-07-24T12:09:00Z">
        <w:r w:rsidR="009C072B">
          <w:t xml:space="preserve"> and, therefore, recommend an emphasis on monitoring be included in any eventual permit</w:t>
        </w:r>
      </w:ins>
      <w:r>
        <w:t xml:space="preserve">. We have attached a brief summary of disturbance-related information to assist in informing the permitting process and any subsequent required resource monitoring. </w:t>
      </w:r>
    </w:p>
    <w:p w14:paraId="3B2D47FE" w14:textId="77777777" w:rsidR="00C17095" w:rsidRDefault="00C17095" w:rsidP="00C17095"/>
    <w:p w14:paraId="532FB257" w14:textId="77777777" w:rsidR="00C17095" w:rsidRDefault="00C17095" w:rsidP="00C17095">
      <w:r>
        <w:t xml:space="preserve">We are committed to assisting with finding the least </w:t>
      </w:r>
      <w:del w:id="8" w:author="Abrams, Mary Margaret" w:date="2019-07-24T12:10:00Z">
        <w:r w:rsidDel="009C072B">
          <w:delText xml:space="preserve">impactful </w:delText>
        </w:r>
      </w:del>
      <w:ins w:id="9" w:author="Abrams, Mary Margaret" w:date="2019-07-24T12:10:00Z">
        <w:r w:rsidR="009C072B">
          <w:t>resource disturbing</w:t>
        </w:r>
        <w:r w:rsidR="009C072B">
          <w:t xml:space="preserve"> </w:t>
        </w:r>
      </w:ins>
      <w:r>
        <w:t xml:space="preserve">approaches to this potential use. Thank you for accepting these comments in lieu of the aforementioned letters. If you have any questions regarding these comments, please contact Jennifer </w:t>
      </w:r>
      <w:proofErr w:type="spellStart"/>
      <w:r>
        <w:t>BrownScott</w:t>
      </w:r>
      <w:proofErr w:type="spellEnd"/>
      <w:r>
        <w:t xml:space="preserve"> at (360) 457-845.</w:t>
      </w:r>
    </w:p>
    <w:p w14:paraId="67D98FFD" w14:textId="77777777" w:rsidR="00C17095" w:rsidRDefault="00C17095" w:rsidP="00320544"/>
    <w:p w14:paraId="2075DBB1" w14:textId="77777777" w:rsidR="00320544" w:rsidRDefault="00320544" w:rsidP="00320544"/>
    <w:p w14:paraId="6479D5AA" w14:textId="77777777" w:rsidR="00320544" w:rsidRDefault="00320544" w:rsidP="00320544">
      <w:r>
        <w:tab/>
      </w:r>
      <w:r>
        <w:tab/>
      </w:r>
      <w:r>
        <w:tab/>
      </w:r>
      <w:r>
        <w:tab/>
      </w:r>
      <w:r>
        <w:tab/>
      </w:r>
      <w:r>
        <w:tab/>
      </w:r>
      <w:r>
        <w:tab/>
        <w:t>Sincerely,</w:t>
      </w:r>
    </w:p>
    <w:p w14:paraId="3106B5B9" w14:textId="77777777" w:rsidR="00320544" w:rsidRDefault="00320544" w:rsidP="00320544"/>
    <w:p w14:paraId="69764150" w14:textId="77777777" w:rsidR="00766D05" w:rsidRDefault="00766D05" w:rsidP="00320544"/>
    <w:p w14:paraId="78B4825C" w14:textId="77777777" w:rsidR="004D341F" w:rsidRDefault="004D341F" w:rsidP="00320544"/>
    <w:p w14:paraId="3FF9FDA1" w14:textId="77777777" w:rsidR="00320544" w:rsidRDefault="00320544" w:rsidP="00320544"/>
    <w:p w14:paraId="7483ED37" w14:textId="77777777" w:rsidR="00320544" w:rsidRDefault="00D11491" w:rsidP="00320544">
      <w:r>
        <w:tab/>
      </w:r>
      <w:r>
        <w:tab/>
      </w:r>
      <w:r>
        <w:tab/>
      </w:r>
      <w:r>
        <w:tab/>
      </w:r>
      <w:r>
        <w:tab/>
      </w:r>
      <w:r>
        <w:tab/>
      </w:r>
      <w:r>
        <w:tab/>
        <w:t>Robyn Thorson</w:t>
      </w:r>
    </w:p>
    <w:p w14:paraId="04304E1F" w14:textId="77777777" w:rsidR="00D11491" w:rsidRDefault="00D11491" w:rsidP="00320544">
      <w:r>
        <w:tab/>
      </w:r>
      <w:r>
        <w:tab/>
      </w:r>
      <w:r>
        <w:tab/>
      </w:r>
      <w:r>
        <w:tab/>
      </w:r>
      <w:r>
        <w:tab/>
      </w:r>
      <w:r>
        <w:tab/>
      </w:r>
      <w:r>
        <w:tab/>
        <w:t>Regional Director</w:t>
      </w:r>
    </w:p>
    <w:p w14:paraId="4C31A78B" w14:textId="77777777" w:rsidR="00D11491" w:rsidRDefault="00D11491" w:rsidP="00320544"/>
    <w:p w14:paraId="27F566C0" w14:textId="77777777" w:rsidR="00D11491" w:rsidRDefault="00D11491" w:rsidP="00320544"/>
    <w:p w14:paraId="0C7392C5" w14:textId="77777777" w:rsidR="00320544" w:rsidRDefault="004D341F" w:rsidP="00320544">
      <w:r>
        <w:t>A</w:t>
      </w:r>
      <w:r w:rsidR="00D11491">
        <w:t>ttachment</w:t>
      </w:r>
      <w:r w:rsidR="00320544">
        <w:tab/>
      </w:r>
      <w:r w:rsidR="00320544">
        <w:tab/>
      </w:r>
      <w:r w:rsidR="00320544">
        <w:tab/>
      </w:r>
      <w:r w:rsidR="00320544">
        <w:tab/>
      </w:r>
      <w:r w:rsidR="00320544">
        <w:tab/>
      </w:r>
      <w:r w:rsidR="00320544">
        <w:tab/>
      </w:r>
      <w:r w:rsidR="00320544">
        <w:tab/>
      </w:r>
    </w:p>
    <w:p w14:paraId="48D239D3" w14:textId="77777777" w:rsidR="003B2A01" w:rsidRDefault="003B2A01" w:rsidP="00320544"/>
    <w:p w14:paraId="44013E93" w14:textId="77777777" w:rsidR="003B2A01" w:rsidRDefault="003B2A01" w:rsidP="00320544"/>
    <w:p w14:paraId="7ECA6EF5" w14:textId="77777777" w:rsidR="003B2A01" w:rsidRPr="00C41435" w:rsidRDefault="00C41435" w:rsidP="003B2A01">
      <w:pPr>
        <w:rPr>
          <w:b/>
        </w:rPr>
      </w:pPr>
      <w:r w:rsidRPr="00C41435">
        <w:rPr>
          <w:b/>
        </w:rPr>
        <w:t xml:space="preserve">A Brief </w:t>
      </w:r>
      <w:r w:rsidR="00D750F9" w:rsidRPr="00C41435">
        <w:rPr>
          <w:b/>
        </w:rPr>
        <w:t>Summary of Wildlife and Habitat Disturbance</w:t>
      </w:r>
      <w:r w:rsidR="004D341F" w:rsidRPr="00C41435">
        <w:rPr>
          <w:b/>
        </w:rPr>
        <w:t>-</w:t>
      </w:r>
      <w:r w:rsidR="00D750F9" w:rsidRPr="00C41435">
        <w:rPr>
          <w:b/>
        </w:rPr>
        <w:t>Related Literature</w:t>
      </w:r>
      <w:r>
        <w:rPr>
          <w:b/>
        </w:rPr>
        <w:t xml:space="preserve"> Relevant</w:t>
      </w:r>
      <w:r w:rsidRPr="00C41435">
        <w:rPr>
          <w:b/>
        </w:rPr>
        <w:t xml:space="preserve"> to the Proposed Activity.</w:t>
      </w:r>
    </w:p>
    <w:p w14:paraId="370F99E0" w14:textId="77777777" w:rsidR="000648D5" w:rsidRDefault="000648D5" w:rsidP="003B2A01"/>
    <w:p w14:paraId="6C8EFD5D" w14:textId="77777777" w:rsidR="002B7994" w:rsidRPr="007276EA" w:rsidRDefault="007276EA" w:rsidP="003B2A01">
      <w:pPr>
        <w:rPr>
          <w:u w:val="single"/>
        </w:rPr>
      </w:pPr>
      <w:r>
        <w:rPr>
          <w:u w:val="single"/>
        </w:rPr>
        <w:t>Synopsis of Scientific I</w:t>
      </w:r>
      <w:r w:rsidRPr="007276EA">
        <w:rPr>
          <w:u w:val="single"/>
        </w:rPr>
        <w:t>nformati</w:t>
      </w:r>
      <w:r>
        <w:rPr>
          <w:u w:val="single"/>
        </w:rPr>
        <w:t>on Related to Wildlife D</w:t>
      </w:r>
      <w:r w:rsidRPr="007276EA">
        <w:rPr>
          <w:u w:val="single"/>
        </w:rPr>
        <w:t>isturbance</w:t>
      </w:r>
      <w:r>
        <w:rPr>
          <w:u w:val="single"/>
        </w:rPr>
        <w:t xml:space="preserve"> and Aquaculture</w:t>
      </w:r>
      <w:r w:rsidRPr="007276EA">
        <w:rPr>
          <w:u w:val="single"/>
        </w:rPr>
        <w:t xml:space="preserve">  </w:t>
      </w:r>
    </w:p>
    <w:p w14:paraId="449AD491" w14:textId="77777777" w:rsidR="007276EA" w:rsidRDefault="007276EA" w:rsidP="007276EA">
      <w:r>
        <w:t>A</w:t>
      </w:r>
      <w:r w:rsidRPr="00DA1A84">
        <w:t xml:space="preserve">quaculture operations, transportation travel paths, and boat anchorage </w:t>
      </w:r>
      <w:r>
        <w:t xml:space="preserve">related to the proposed 80,000 </w:t>
      </w:r>
      <w:del w:id="10" w:author="Abrams, Mary Margaret" w:date="2019-07-24T12:11:00Z">
        <w:r w:rsidDel="00C87E69">
          <w:delText xml:space="preserve">on </w:delText>
        </w:r>
      </w:del>
      <w:ins w:id="11" w:author="Abrams, Mary Margaret" w:date="2019-07-24T12:11:00Z">
        <w:r w:rsidR="00C87E69">
          <w:t>on</w:t>
        </w:r>
        <w:r w:rsidR="00C87E69">
          <w:t>-</w:t>
        </w:r>
      </w:ins>
      <w:r>
        <w:t xml:space="preserve">bottom bags, are </w:t>
      </w:r>
      <w:r w:rsidRPr="00A9459F">
        <w:t>locat</w:t>
      </w:r>
      <w:r>
        <w:t>ed</w:t>
      </w:r>
      <w:r w:rsidRPr="00A9459F">
        <w:t xml:space="preserve"> within </w:t>
      </w:r>
      <w:r>
        <w:t>or</w:t>
      </w:r>
      <w:r w:rsidRPr="00A9459F">
        <w:t xml:space="preserve"> adjacent to the highest use area for migrating and wintering waterfowl and shorebirds </w:t>
      </w:r>
      <w:r>
        <w:t xml:space="preserve">as defined by survey area boundaries </w:t>
      </w:r>
      <w:r w:rsidRPr="00A9459F">
        <w:t>on Dungeness NWR</w:t>
      </w:r>
      <w:ins w:id="12" w:author="Abrams, Mary Margaret" w:date="2019-07-24T12:11:00Z">
        <w:r w:rsidR="00C87E69">
          <w:t xml:space="preserve">.  This includes </w:t>
        </w:r>
      </w:ins>
      <w:del w:id="13" w:author="Abrams, Mary Margaret" w:date="2019-07-24T12:11:00Z">
        <w:r w:rsidDel="00C87E69">
          <w:delText>,</w:delText>
        </w:r>
        <w:r w:rsidRPr="00A9459F" w:rsidDel="00C87E69">
          <w:delText xml:space="preserve"> </w:delText>
        </w:r>
        <w:r w:rsidDel="00C87E69">
          <w:delText xml:space="preserve">as well as </w:delText>
        </w:r>
      </w:del>
      <w:r>
        <w:t xml:space="preserve">various published flushing distances of the most abundant refuge species </w:t>
      </w:r>
      <w:r w:rsidRPr="00A9459F">
        <w:t>(</w:t>
      </w:r>
      <w:commentRangeStart w:id="14"/>
      <w:r w:rsidRPr="00A9459F">
        <w:t>Complex, Unpublished Data 2010-2018</w:t>
      </w:r>
      <w:r>
        <w:t xml:space="preserve">; </w:t>
      </w:r>
      <w:proofErr w:type="spellStart"/>
      <w:r w:rsidRPr="00D91699">
        <w:t>Cayford</w:t>
      </w:r>
      <w:proofErr w:type="spellEnd"/>
      <w:r w:rsidRPr="00D91699">
        <w:t xml:space="preserve"> 1993</w:t>
      </w:r>
      <w:r>
        <w:t>;</w:t>
      </w:r>
      <w:r w:rsidRPr="00D91699">
        <w:t xml:space="preserve"> Mori et al. 2001</w:t>
      </w:r>
      <w:r>
        <w:t>;</w:t>
      </w:r>
      <w:r w:rsidRPr="00D91699">
        <w:t xml:space="preserve"> Smit and </w:t>
      </w:r>
      <w:proofErr w:type="spellStart"/>
      <w:r w:rsidRPr="00D91699">
        <w:t>Visser</w:t>
      </w:r>
      <w:proofErr w:type="spellEnd"/>
      <w:r w:rsidRPr="00D91699">
        <w:t xml:space="preserve"> 1993</w:t>
      </w:r>
      <w:r>
        <w:t>;</w:t>
      </w:r>
      <w:r w:rsidRPr="00D91699">
        <w:t xml:space="preserve"> Owens 1977</w:t>
      </w:r>
      <w:commentRangeEnd w:id="14"/>
      <w:r w:rsidR="00C87E69">
        <w:rPr>
          <w:rStyle w:val="CommentReference"/>
        </w:rPr>
        <w:commentReference w:id="14"/>
      </w:r>
      <w:r w:rsidRPr="00D91699">
        <w:t>)</w:t>
      </w:r>
      <w:r>
        <w:t>.</w:t>
      </w:r>
      <w:r w:rsidRPr="00683BFE">
        <w:t xml:space="preserve"> </w:t>
      </w:r>
      <w:r w:rsidRPr="00C7191B">
        <w:t>This high</w:t>
      </w:r>
      <w:r>
        <w:t>-</w:t>
      </w:r>
      <w:r w:rsidRPr="00C7191B">
        <w:t xml:space="preserve">use area is </w:t>
      </w:r>
      <w:del w:id="15" w:author="Abrams, Mary Margaret" w:date="2019-07-24T12:12:00Z">
        <w:r w:rsidDel="00C87E69">
          <w:delText xml:space="preserve">also </w:delText>
        </w:r>
      </w:del>
      <w:r w:rsidRPr="00C7191B">
        <w:t>important regionally, state-wide</w:t>
      </w:r>
      <w:r>
        <w:t>,</w:t>
      </w:r>
      <w:r w:rsidRPr="00C7191B">
        <w:t xml:space="preserve"> and internationally for some species (K. </w:t>
      </w:r>
      <w:proofErr w:type="spellStart"/>
      <w:r w:rsidRPr="00C7191B">
        <w:t>Spragens</w:t>
      </w:r>
      <w:proofErr w:type="spellEnd"/>
      <w:r w:rsidRPr="00C7191B">
        <w:t>, WDFW, pers. comm.; USFWS/WDFW unpublished data).</w:t>
      </w:r>
      <w:r>
        <w:t xml:space="preserve"> </w:t>
      </w:r>
    </w:p>
    <w:p w14:paraId="02D99B37" w14:textId="77777777" w:rsidR="007276EA" w:rsidRDefault="007276EA" w:rsidP="003B2A01"/>
    <w:p w14:paraId="71244CF7" w14:textId="77777777" w:rsidR="003B2A01" w:rsidRDefault="002B7994" w:rsidP="003B2A01">
      <w:r>
        <w:t>D</w:t>
      </w:r>
      <w:r w:rsidRPr="00162F9F">
        <w:t xml:space="preserve">uring a five-year investigation of on-bottom bag aquaculture practices, Kelly et al. (1996) found that Dunlin and Western Sandpiper (the two most abundant shorebirds in </w:t>
      </w:r>
      <w:r>
        <w:t>their study and on the Refuge) “</w:t>
      </w:r>
      <w:r w:rsidRPr="00162F9F">
        <w:t>significantly avoide</w:t>
      </w:r>
      <w:r>
        <w:t>d aquaculture areas” and their “</w:t>
      </w:r>
      <w:r w:rsidRPr="00162F9F">
        <w:t>results suggest a net decrease in total shorebird use of areas developed for aquaculture”</w:t>
      </w:r>
      <w:r>
        <w:t xml:space="preserve">. </w:t>
      </w:r>
      <w:r w:rsidR="003B2A01" w:rsidRPr="00F33969">
        <w:t xml:space="preserve">Impacts of human disturbance on wildlife vary considerably </w:t>
      </w:r>
      <w:r w:rsidR="003B2A01">
        <w:t xml:space="preserve">because </w:t>
      </w:r>
      <w:r w:rsidR="003B2A01" w:rsidRPr="00F33969">
        <w:t>wildlife response is complex and dynamic based on species, species assemblages, flock size, activity (i.e.</w:t>
      </w:r>
      <w:r w:rsidR="00AD6135">
        <w:t>,</w:t>
      </w:r>
      <w:r w:rsidR="003B2A01" w:rsidRPr="00F33969">
        <w:t xml:space="preserve"> foraging or roosting), tidal stages, different types of disturbance, and time of year (</w:t>
      </w:r>
      <w:commentRangeStart w:id="16"/>
      <w:proofErr w:type="spellStart"/>
      <w:r w:rsidR="003B2A01" w:rsidRPr="00F33969">
        <w:t>Cayford</w:t>
      </w:r>
      <w:proofErr w:type="spellEnd"/>
      <w:r w:rsidR="003B2A01" w:rsidRPr="00F33969">
        <w:t xml:space="preserve"> 1993, Mori et al. 2001, Smit and </w:t>
      </w:r>
      <w:proofErr w:type="spellStart"/>
      <w:r w:rsidR="003B2A01" w:rsidRPr="00F33969">
        <w:t>Visser</w:t>
      </w:r>
      <w:proofErr w:type="spellEnd"/>
      <w:r w:rsidR="003B2A01" w:rsidRPr="00F33969">
        <w:t xml:space="preserve"> 1993, Owens 1977</w:t>
      </w:r>
      <w:commentRangeEnd w:id="16"/>
      <w:r w:rsidR="00C87E69">
        <w:rPr>
          <w:rStyle w:val="CommentReference"/>
        </w:rPr>
        <w:commentReference w:id="16"/>
      </w:r>
      <w:r w:rsidR="003B2A01" w:rsidRPr="00F33969">
        <w:t xml:space="preserve">). </w:t>
      </w:r>
      <w:commentRangeStart w:id="17"/>
      <w:r w:rsidR="00092B25">
        <w:t>However, t</w:t>
      </w:r>
      <w:r w:rsidR="003B2A01">
        <w:t>hese studies show how a</w:t>
      </w:r>
      <w:r w:rsidR="003B2A01" w:rsidRPr="00DA1A84">
        <w:t xml:space="preserve">ctivities similar to/or associated with a commercial aquaculture farm (e.g., walking on tide flats to/from the work vessel, bait digging) </w:t>
      </w:r>
      <w:r w:rsidR="00092B25">
        <w:t xml:space="preserve">impact </w:t>
      </w:r>
      <w:r w:rsidR="003B2A01">
        <w:t>species</w:t>
      </w:r>
      <w:r w:rsidR="00092B25">
        <w:t xml:space="preserve"> that use the refuge</w:t>
      </w:r>
      <w:r w:rsidR="003B2A01" w:rsidRPr="00DA1A84">
        <w:t>.</w:t>
      </w:r>
      <w:r w:rsidR="003B2A01">
        <w:t xml:space="preserve"> </w:t>
      </w:r>
      <w:commentRangeEnd w:id="17"/>
      <w:r w:rsidR="00C87E69">
        <w:rPr>
          <w:rStyle w:val="CommentReference"/>
        </w:rPr>
        <w:commentReference w:id="17"/>
      </w:r>
      <w:r w:rsidR="00092B25">
        <w:t xml:space="preserve">Additionally, the boat anchorage location concentrates activity (e.g., workers loading, unloading, and disseminating supplies and equipment for operations) within and adjacent to the high-use area. </w:t>
      </w:r>
      <w:r w:rsidR="00C17095">
        <w:t xml:space="preserve"> </w:t>
      </w:r>
      <w:commentRangeStart w:id="18"/>
      <w:r w:rsidR="00C17095">
        <w:t xml:space="preserve">(Note: </w:t>
      </w:r>
      <w:r w:rsidR="003B2A01" w:rsidRPr="00C17095">
        <w:rPr>
          <w:i/>
        </w:rPr>
        <w:t>To limit disturbance from human activity, the tidelands encompassing the proposed site have been closed to public use since 1997 from October 1</w:t>
      </w:r>
      <w:r w:rsidR="00AD6135" w:rsidRPr="00C17095">
        <w:rPr>
          <w:i/>
        </w:rPr>
        <w:t xml:space="preserve"> to </w:t>
      </w:r>
      <w:r w:rsidR="003B2A01" w:rsidRPr="00C17095">
        <w:rPr>
          <w:i/>
        </w:rPr>
        <w:t>May 15</w:t>
      </w:r>
      <w:r w:rsidR="00AD6135" w:rsidRPr="00C17095">
        <w:rPr>
          <w:i/>
        </w:rPr>
        <w:t>,</w:t>
      </w:r>
      <w:r w:rsidR="003B2A01" w:rsidRPr="00C17095">
        <w:rPr>
          <w:i/>
        </w:rPr>
        <w:t xml:space="preserve"> and </w:t>
      </w:r>
      <w:r w:rsidR="00092B25" w:rsidRPr="00C17095">
        <w:rPr>
          <w:i/>
        </w:rPr>
        <w:t xml:space="preserve">the </w:t>
      </w:r>
      <w:r w:rsidR="003B2A01" w:rsidRPr="00C17095">
        <w:rPr>
          <w:i/>
        </w:rPr>
        <w:t xml:space="preserve">adjacent shoreline is closed year round (USFWS 1997, USFWS 2013).  In addition, since the </w:t>
      </w:r>
      <w:r w:rsidR="00092B25" w:rsidRPr="00C17095">
        <w:rPr>
          <w:i/>
        </w:rPr>
        <w:t>r</w:t>
      </w:r>
      <w:r w:rsidR="003B2A01" w:rsidRPr="00C17095">
        <w:rPr>
          <w:i/>
        </w:rPr>
        <w:t>efuge is closed to public use during the hunt</w:t>
      </w:r>
      <w:r w:rsidR="00AD6135" w:rsidRPr="00C17095">
        <w:rPr>
          <w:i/>
        </w:rPr>
        <w:t>ing</w:t>
      </w:r>
      <w:r w:rsidR="003B2A01" w:rsidRPr="00C17095">
        <w:rPr>
          <w:i/>
        </w:rPr>
        <w:t xml:space="preserve"> season, it provides one of the few disturbance-free areas during this time.</w:t>
      </w:r>
      <w:r w:rsidR="00C17095" w:rsidRPr="00C17095">
        <w:rPr>
          <w:i/>
        </w:rPr>
        <w:t>)</w:t>
      </w:r>
      <w:commentRangeEnd w:id="18"/>
      <w:r w:rsidR="008844E1">
        <w:rPr>
          <w:rStyle w:val="CommentReference"/>
        </w:rPr>
        <w:commentReference w:id="18"/>
      </w:r>
    </w:p>
    <w:p w14:paraId="18A9A495" w14:textId="77777777" w:rsidR="003B2A01" w:rsidRDefault="003B2A01" w:rsidP="003B2A01"/>
    <w:p w14:paraId="3F1BB47B" w14:textId="77777777" w:rsidR="003B2A01" w:rsidRDefault="003B2A01" w:rsidP="003B2A01">
      <w:r w:rsidRPr="00A9459F">
        <w:t xml:space="preserve">Disturbance during </w:t>
      </w:r>
      <w:r>
        <w:t xml:space="preserve">migration and wintering periods </w:t>
      </w:r>
      <w:r w:rsidRPr="00A9459F">
        <w:t>can lead to reduced fitness, decreased productivity, or increased mortality rates (</w:t>
      </w:r>
      <w:commentRangeStart w:id="19"/>
      <w:r w:rsidRPr="00A9459F">
        <w:t xml:space="preserve">Buchanan 2006, Davidson and Rothwell 1993, </w:t>
      </w:r>
      <w:proofErr w:type="spellStart"/>
      <w:r w:rsidRPr="00A9459F">
        <w:t>Baldassarre</w:t>
      </w:r>
      <w:proofErr w:type="spellEnd"/>
      <w:r w:rsidRPr="00A9459F">
        <w:t xml:space="preserve"> and Bolen 1994, Ward and Andrews 1993</w:t>
      </w:r>
      <w:commentRangeEnd w:id="19"/>
      <w:r w:rsidR="00C87E69">
        <w:rPr>
          <w:rStyle w:val="CommentReference"/>
        </w:rPr>
        <w:commentReference w:id="19"/>
      </w:r>
      <w:r w:rsidRPr="00A9459F">
        <w:t xml:space="preserve">). </w:t>
      </w:r>
      <w:r w:rsidRPr="00C7191B">
        <w:t>Some of the</w:t>
      </w:r>
      <w:r>
        <w:t xml:space="preserve"> farming</w:t>
      </w:r>
      <w:r w:rsidRPr="00C7191B">
        <w:t xml:space="preserve"> activities </w:t>
      </w:r>
      <w:r>
        <w:t>(e.g.</w:t>
      </w:r>
      <w:r w:rsidR="00AD6135">
        <w:t>,</w:t>
      </w:r>
      <w:r>
        <w:t xml:space="preserve"> maintenance, harvest, setup, debris removal</w:t>
      </w:r>
      <w:r w:rsidR="00AD6135">
        <w:t>,</w:t>
      </w:r>
      <w:r>
        <w:t xml:space="preserve"> and monitoring) </w:t>
      </w:r>
      <w:r w:rsidRPr="00C7191B">
        <w:t>would oc</w:t>
      </w:r>
      <w:r>
        <w:t>cur during these sensitive periods</w:t>
      </w:r>
      <w:r w:rsidRPr="00C7191B">
        <w:t xml:space="preserve"> (i.e., </w:t>
      </w:r>
      <w:commentRangeStart w:id="20"/>
      <w:r w:rsidRPr="00C7191B">
        <w:t xml:space="preserve">approximately </w:t>
      </w:r>
      <w:r w:rsidRPr="0022032E">
        <w:t>August 1</w:t>
      </w:r>
      <w:r w:rsidR="00AD6135">
        <w:t xml:space="preserve"> to</w:t>
      </w:r>
      <w:r w:rsidRPr="00C7191B">
        <w:t xml:space="preserve"> May 14; Paulson 1993, Wilson and Atkinson 1995, Buchanan 2006, and the Birds of North America Accounts for the primary species that occur on the </w:t>
      </w:r>
      <w:r w:rsidR="00E06856">
        <w:t>r</w:t>
      </w:r>
      <w:r w:rsidRPr="00C7191B">
        <w:t xml:space="preserve">efuge available online at </w:t>
      </w:r>
      <w:hyperlink r:id="rId11" w:history="1">
        <w:r w:rsidRPr="000332CE">
          <w:rPr>
            <w:rStyle w:val="Hyperlink"/>
          </w:rPr>
          <w:t>https://birdsna.org/Species-Account/bna/home</w:t>
        </w:r>
      </w:hyperlink>
      <w:commentRangeEnd w:id="20"/>
      <w:r w:rsidR="008844E1">
        <w:rPr>
          <w:rStyle w:val="CommentReference"/>
        </w:rPr>
        <w:commentReference w:id="20"/>
      </w:r>
      <w:r w:rsidRPr="00C7191B">
        <w:t>).</w:t>
      </w:r>
      <w:r>
        <w:t xml:space="preserve"> We understand that the aforementioned migration and wintering timeframe differs from the dates provided to the County and Tribe in April 2018. This change was based on further assessment of disturbance effects to migrating and wintering shorebirds and waterfowl. </w:t>
      </w:r>
      <w:commentRangeStart w:id="21"/>
      <w:r>
        <w:t xml:space="preserve">Please disregard the access periods provided in the April 2018 comment letter to Clallam County.  </w:t>
      </w:r>
      <w:commentRangeEnd w:id="21"/>
      <w:r w:rsidR="00C87E69">
        <w:rPr>
          <w:rStyle w:val="CommentReference"/>
        </w:rPr>
        <w:commentReference w:id="21"/>
      </w:r>
    </w:p>
    <w:p w14:paraId="24E7B00C" w14:textId="77777777" w:rsidR="003B2A01" w:rsidRDefault="003B2A01" w:rsidP="00320544"/>
    <w:p w14:paraId="67597C45" w14:textId="77777777" w:rsidR="007276EA" w:rsidRDefault="007276EA" w:rsidP="002B7994">
      <w:pPr>
        <w:rPr>
          <w:u w:val="single"/>
        </w:rPr>
      </w:pPr>
      <w:r>
        <w:rPr>
          <w:u w:val="single"/>
        </w:rPr>
        <w:t>Synopsis of Scientific I</w:t>
      </w:r>
      <w:r w:rsidRPr="007276EA">
        <w:rPr>
          <w:u w:val="single"/>
        </w:rPr>
        <w:t>nformati</w:t>
      </w:r>
      <w:r>
        <w:rPr>
          <w:u w:val="single"/>
        </w:rPr>
        <w:t>on Related to Eelgrass Impacts and Aquaculture</w:t>
      </w:r>
      <w:r w:rsidRPr="007276EA">
        <w:rPr>
          <w:u w:val="single"/>
        </w:rPr>
        <w:t xml:space="preserve">  </w:t>
      </w:r>
    </w:p>
    <w:p w14:paraId="6F0160F2" w14:textId="77777777" w:rsidR="002B7994" w:rsidRDefault="002B7994" w:rsidP="002B7994">
      <w:r>
        <w:lastRenderedPageBreak/>
        <w:t xml:space="preserve">Based on tidal elevations provided in the Department of Ecology and Army Corps of Engineers Joint Public Notice, most of this site appears to be located within the growth range for eelgrass provided by Mumford (2007). In 1987, sparse eelgrass was identified in the area proposed for aquaculture (Wilson 1988, unpublished progress report) and individual </w:t>
      </w:r>
      <w:proofErr w:type="spellStart"/>
      <w:r>
        <w:t>turions</w:t>
      </w:r>
      <w:proofErr w:type="spellEnd"/>
      <w:r>
        <w:t xml:space="preserve"> were identified outside of the </w:t>
      </w:r>
      <w:r w:rsidR="00E06856">
        <w:t xml:space="preserve">project’s </w:t>
      </w:r>
      <w:r>
        <w:t xml:space="preserve">eelgrass exclusion area in 2016. </w:t>
      </w:r>
      <w:r w:rsidRPr="00A9548C">
        <w:t xml:space="preserve">Eelgrass growth in higher tidal elevations, such as on this site, is important </w:t>
      </w:r>
      <w:r>
        <w:t>for B</w:t>
      </w:r>
      <w:r w:rsidRPr="00A9548C">
        <w:t xml:space="preserve">rant </w:t>
      </w:r>
      <w:r>
        <w:t>because they feed almost exclusively on eelgrass and availability is limited for this species during high tides</w:t>
      </w:r>
      <w:r w:rsidRPr="00C7191B">
        <w:t xml:space="preserve"> </w:t>
      </w:r>
      <w:r>
        <w:t>(Moore and Black 2006</w:t>
      </w:r>
      <w:r w:rsidRPr="00A9548C">
        <w:t>).</w:t>
      </w:r>
      <w:r>
        <w:t xml:space="preserve"> </w:t>
      </w:r>
      <w:r w:rsidRPr="00CC2404">
        <w:t xml:space="preserve">Wagner et al. </w:t>
      </w:r>
      <w:r>
        <w:t>(</w:t>
      </w:r>
      <w:r w:rsidRPr="00CC2404">
        <w:t>2012</w:t>
      </w:r>
      <w:r>
        <w:t xml:space="preserve">) found that eelgrass density and size declined </w:t>
      </w:r>
      <w:r w:rsidRPr="002A4D6D">
        <w:t xml:space="preserve">with </w:t>
      </w:r>
      <w:r>
        <w:t>“</w:t>
      </w:r>
      <w:commentRangeStart w:id="22"/>
      <w:r w:rsidRPr="002A4D6D">
        <w:t xml:space="preserve">strong impacts </w:t>
      </w:r>
      <w:commentRangeEnd w:id="22"/>
      <w:r w:rsidR="008844E1">
        <w:rPr>
          <w:rStyle w:val="CommentReference"/>
        </w:rPr>
        <w:commentReference w:id="22"/>
      </w:r>
      <w:r w:rsidRPr="002A4D6D">
        <w:t>above a threshold of 20% cover</w:t>
      </w:r>
      <w:r>
        <w:t xml:space="preserve">” due to competition for space with live oysters or shell. In addition, </w:t>
      </w:r>
      <w:proofErr w:type="spellStart"/>
      <w:r>
        <w:t>Tallis</w:t>
      </w:r>
      <w:proofErr w:type="spellEnd"/>
      <w:r>
        <w:t xml:space="preserve"> et al (2009) found that e</w:t>
      </w:r>
      <w:r w:rsidRPr="002A4D6D">
        <w:t>elgrass density, plant size</w:t>
      </w:r>
      <w:r>
        <w:t>,</w:t>
      </w:r>
      <w:r w:rsidRPr="002A4D6D">
        <w:t xml:space="preserve"> and production decline</w:t>
      </w:r>
      <w:r>
        <w:t>d as a result of harvesting</w:t>
      </w:r>
      <w:r w:rsidRPr="002A4D6D">
        <w:t xml:space="preserve"> on-bottom oyster</w:t>
      </w:r>
      <w:r>
        <w:t>s</w:t>
      </w:r>
      <w:r w:rsidRPr="002A4D6D">
        <w:t xml:space="preserve"> by hand</w:t>
      </w:r>
      <w:r>
        <w:t>. Structure can also impact eelgrass through shading, erosion and desiccation (</w:t>
      </w:r>
      <w:r w:rsidRPr="004B10BB">
        <w:t xml:space="preserve">Mumford et al. 2009, </w:t>
      </w:r>
      <w:proofErr w:type="spellStart"/>
      <w:r w:rsidRPr="004B10BB">
        <w:t>Dumbauld</w:t>
      </w:r>
      <w:proofErr w:type="spellEnd"/>
      <w:r w:rsidRPr="004B10BB">
        <w:t xml:space="preserve"> et al</w:t>
      </w:r>
      <w:r>
        <w:t xml:space="preserve">. 2009).  </w:t>
      </w:r>
    </w:p>
    <w:p w14:paraId="22F103C0" w14:textId="77777777" w:rsidR="002B7994" w:rsidRDefault="002B7994" w:rsidP="00320544"/>
    <w:p w14:paraId="13299C84" w14:textId="77777777" w:rsidR="00E06856" w:rsidRDefault="00E06856" w:rsidP="00D22B51">
      <w:pPr>
        <w:rPr>
          <w:u w:val="single"/>
        </w:rPr>
      </w:pPr>
      <w:r w:rsidRPr="00E06856">
        <w:rPr>
          <w:u w:val="single"/>
        </w:rPr>
        <w:t>Literature Cited</w:t>
      </w:r>
    </w:p>
    <w:p w14:paraId="3E663D88" w14:textId="77777777" w:rsidR="00E06856" w:rsidRPr="00D7411E" w:rsidRDefault="00E06856" w:rsidP="00E06856">
      <w:pPr>
        <w:spacing w:after="200" w:line="276" w:lineRule="auto"/>
      </w:pPr>
      <w:proofErr w:type="spellStart"/>
      <w:r w:rsidRPr="00D7411E">
        <w:t>Baldassarre</w:t>
      </w:r>
      <w:proofErr w:type="spellEnd"/>
      <w:r w:rsidRPr="00D7411E">
        <w:t>, G. A. and E. G. Bolen. 1994. Waterfowl Ecology and Management. John Wiley &amp; Sons, Inc. New York.</w:t>
      </w:r>
    </w:p>
    <w:p w14:paraId="7353727B" w14:textId="77777777" w:rsidR="00E06856" w:rsidRPr="00D7411E" w:rsidRDefault="00E06856" w:rsidP="00E06856">
      <w:pPr>
        <w:spacing w:after="200" w:line="276" w:lineRule="auto"/>
      </w:pPr>
      <w:r w:rsidRPr="00D7411E">
        <w:t>Buchanan, J. B. 2006. Nearshore Birds in Puget Sound. Puget Sound Nearshore Partnership Report No. 006-05. Published by Seattle District Corps of Engineers, Seattle, Washington.</w:t>
      </w:r>
    </w:p>
    <w:p w14:paraId="635BBDFC" w14:textId="77777777" w:rsidR="00E06856" w:rsidRPr="00D7411E" w:rsidRDefault="00E06856" w:rsidP="00E06856">
      <w:pPr>
        <w:spacing w:after="200" w:line="276" w:lineRule="auto"/>
      </w:pPr>
      <w:proofErr w:type="spellStart"/>
      <w:r w:rsidRPr="00D7411E">
        <w:t>Cayford</w:t>
      </w:r>
      <w:proofErr w:type="spellEnd"/>
      <w:r w:rsidRPr="00D7411E">
        <w:t>, J. T. 1993. Wader disturbance: a theoretical overview. Wader Study Group Bulletin 68: 3-5.</w:t>
      </w:r>
    </w:p>
    <w:p w14:paraId="51945C90" w14:textId="77777777" w:rsidR="00E06856" w:rsidRPr="00D7411E" w:rsidRDefault="00E06856" w:rsidP="00E06856">
      <w:pPr>
        <w:spacing w:after="200" w:line="276" w:lineRule="auto"/>
      </w:pPr>
      <w:r w:rsidRPr="00D7411E">
        <w:t>Davidson, N. C. and P. I. Rothwell. 1993. Disturbance to waterfowl on estuaries: the conservation and coastal management implications of current knowledge. Wader Study Group Bulletin 68: 97-105.</w:t>
      </w:r>
    </w:p>
    <w:p w14:paraId="43AFEF5B" w14:textId="77777777" w:rsidR="00E06856" w:rsidRPr="00D7411E" w:rsidRDefault="00E06856" w:rsidP="00E06856">
      <w:pPr>
        <w:spacing w:after="200" w:line="276" w:lineRule="auto"/>
      </w:pPr>
      <w:proofErr w:type="spellStart"/>
      <w:r w:rsidRPr="00D7411E">
        <w:t>Dumbauld</w:t>
      </w:r>
      <w:proofErr w:type="spellEnd"/>
      <w:r w:rsidRPr="00D7411E">
        <w:t xml:space="preserve">, B. R., J. L. </w:t>
      </w:r>
      <w:proofErr w:type="spellStart"/>
      <w:r w:rsidRPr="00D7411E">
        <w:t>Ruesink</w:t>
      </w:r>
      <w:proofErr w:type="spellEnd"/>
      <w:r w:rsidRPr="00D7411E">
        <w:t xml:space="preserve"> and S. S. </w:t>
      </w:r>
      <w:proofErr w:type="spellStart"/>
      <w:r w:rsidRPr="00D7411E">
        <w:t>Rumrill</w:t>
      </w:r>
      <w:proofErr w:type="spellEnd"/>
      <w:r w:rsidRPr="00D7411E">
        <w:t xml:space="preserve">. 2009. The ecological role of bivalve shellfish aquaculture in the estuarine environment: A review with application to oyster and clam culture in West Coast (USA) estuaries. Aquaculture Volume 290, Issues 3-4, pp 196-223. </w:t>
      </w:r>
    </w:p>
    <w:p w14:paraId="4F7E573D" w14:textId="77777777" w:rsidR="00E06856" w:rsidRPr="00D7411E" w:rsidRDefault="00E06856" w:rsidP="00E06856">
      <w:pPr>
        <w:spacing w:after="200" w:line="276" w:lineRule="auto"/>
      </w:pPr>
      <w:r w:rsidRPr="00D7411E">
        <w:t xml:space="preserve">Kelly, J. P., J. G. Evens, R. W. </w:t>
      </w:r>
      <w:proofErr w:type="spellStart"/>
      <w:r w:rsidRPr="00D7411E">
        <w:t>Stallcup</w:t>
      </w:r>
      <w:proofErr w:type="spellEnd"/>
      <w:r w:rsidRPr="00D7411E">
        <w:t xml:space="preserve"> and D. </w:t>
      </w:r>
      <w:proofErr w:type="spellStart"/>
      <w:r w:rsidRPr="00D7411E">
        <w:t>Wimpfheimer</w:t>
      </w:r>
      <w:proofErr w:type="spellEnd"/>
      <w:r w:rsidRPr="00D7411E">
        <w:t xml:space="preserve">. 1996. Effects of oyster culture on habitat use by wintering shorebirds in </w:t>
      </w:r>
      <w:proofErr w:type="spellStart"/>
      <w:r w:rsidRPr="00D7411E">
        <w:t>Tomales</w:t>
      </w:r>
      <w:proofErr w:type="spellEnd"/>
      <w:r w:rsidRPr="00D7411E">
        <w:t xml:space="preserve"> Bay, California. California Fish and Game 82: 160–174.</w:t>
      </w:r>
    </w:p>
    <w:p w14:paraId="3CE5AF8E" w14:textId="77777777" w:rsidR="00E06856" w:rsidRPr="00D7411E" w:rsidRDefault="00E06856" w:rsidP="00E06856">
      <w:pPr>
        <w:spacing w:after="200" w:line="276" w:lineRule="auto"/>
      </w:pPr>
      <w:r w:rsidRPr="00D7411E">
        <w:t xml:space="preserve">Mori, Y., N.S. </w:t>
      </w:r>
      <w:proofErr w:type="spellStart"/>
      <w:r w:rsidRPr="00D7411E">
        <w:t>Sodhi</w:t>
      </w:r>
      <w:proofErr w:type="spellEnd"/>
      <w:r w:rsidRPr="00D7411E">
        <w:t xml:space="preserve">, S. </w:t>
      </w:r>
      <w:proofErr w:type="spellStart"/>
      <w:r w:rsidRPr="00D7411E">
        <w:t>Kawanishi</w:t>
      </w:r>
      <w:proofErr w:type="spellEnd"/>
      <w:r w:rsidRPr="00D7411E">
        <w:t xml:space="preserve"> and S. Yamagishi. 2001. The effect of human disturbance and flock composition on the flight distances of waterfowl species. Journal of Ethology 19(2): 115- 119. </w:t>
      </w:r>
      <w:hyperlink r:id="rId12">
        <w:r w:rsidRPr="00D7411E">
          <w:t>http://www.springerlink.com/content/f87fgcgvpl7grvaq/</w:t>
        </w:r>
      </w:hyperlink>
    </w:p>
    <w:p w14:paraId="528C9FBE" w14:textId="77777777" w:rsidR="00E06856" w:rsidRPr="00D7411E" w:rsidRDefault="00E06856" w:rsidP="00E06856">
      <w:pPr>
        <w:spacing w:after="200" w:line="276" w:lineRule="auto"/>
      </w:pPr>
      <w:r w:rsidRPr="00D7411E">
        <w:t xml:space="preserve">Moore, J. E. and J.M. Black.  2006.  Slave to the tides: spatiotemporal foraging dynamics of spring staging black </w:t>
      </w:r>
      <w:proofErr w:type="spellStart"/>
      <w:r w:rsidRPr="00D7411E">
        <w:t>brant</w:t>
      </w:r>
      <w:proofErr w:type="spellEnd"/>
      <w:r w:rsidRPr="00D7411E">
        <w:t>.  Condor 108: 661-677.</w:t>
      </w:r>
    </w:p>
    <w:p w14:paraId="77D92EF6" w14:textId="77777777" w:rsidR="00E06856" w:rsidRPr="00D7411E" w:rsidRDefault="00E06856" w:rsidP="00D7411E">
      <w:pPr>
        <w:spacing w:after="200" w:line="276" w:lineRule="auto"/>
      </w:pPr>
      <w:r w:rsidRPr="00D7411E">
        <w:t xml:space="preserve">Mumford, T. F. Jr. 2007. Kelp and Eelgrass in Puget Sound. Puget Sound Nearshore Partnership </w:t>
      </w:r>
    </w:p>
    <w:p w14:paraId="61EB85A2" w14:textId="77777777" w:rsidR="00E06856" w:rsidRPr="00D7411E" w:rsidRDefault="00E06856" w:rsidP="00E06856">
      <w:pPr>
        <w:spacing w:after="200" w:line="276" w:lineRule="auto"/>
      </w:pPr>
      <w:r w:rsidRPr="00D7411E">
        <w:t xml:space="preserve">Owens, N. W. 1977. Responses of wintering </w:t>
      </w:r>
      <w:proofErr w:type="spellStart"/>
      <w:r w:rsidRPr="00D7411E">
        <w:t>brent</w:t>
      </w:r>
      <w:proofErr w:type="spellEnd"/>
      <w:r w:rsidRPr="00D7411E">
        <w:t xml:space="preserve"> geese to human disturbance. Wildfowl 28: 5-14.</w:t>
      </w:r>
    </w:p>
    <w:p w14:paraId="237271D8" w14:textId="77777777" w:rsidR="00E06856" w:rsidRPr="00D7411E" w:rsidRDefault="00E06856" w:rsidP="00E06856">
      <w:pPr>
        <w:spacing w:after="200" w:line="276" w:lineRule="auto"/>
      </w:pPr>
      <w:r w:rsidRPr="00D7411E">
        <w:lastRenderedPageBreak/>
        <w:t xml:space="preserve">Paulson, D. 1993. Shorebirds of the Pacific Northwest. University of Washington Press, Seattle, WA. </w:t>
      </w:r>
    </w:p>
    <w:p w14:paraId="788624B6" w14:textId="77777777" w:rsidR="00E06856" w:rsidRPr="00D7411E" w:rsidRDefault="00E06856" w:rsidP="00E06856">
      <w:pPr>
        <w:spacing w:after="200" w:line="276" w:lineRule="auto"/>
      </w:pPr>
      <w:r w:rsidRPr="00D7411E">
        <w:t xml:space="preserve">Smit, C. J. and G. J. M. </w:t>
      </w:r>
      <w:proofErr w:type="spellStart"/>
      <w:r w:rsidRPr="00D7411E">
        <w:t>Visser</w:t>
      </w:r>
      <w:proofErr w:type="spellEnd"/>
      <w:r w:rsidRPr="00D7411E">
        <w:t xml:space="preserve">. 1993. Effects of disturbance on shorebirds: a summary of existing knowledge from the Dutch </w:t>
      </w:r>
      <w:proofErr w:type="spellStart"/>
      <w:r w:rsidRPr="00D7411E">
        <w:t>Wadden</w:t>
      </w:r>
      <w:proofErr w:type="spellEnd"/>
      <w:r w:rsidRPr="00D7411E">
        <w:t xml:space="preserve"> Sea and Delta area. Wader Study Group Bulletin 68 (Special Issue).</w:t>
      </w:r>
    </w:p>
    <w:p w14:paraId="4D3B51A1" w14:textId="77777777" w:rsidR="00E06856" w:rsidRPr="00D7411E" w:rsidRDefault="00E06856" w:rsidP="00E06856">
      <w:pPr>
        <w:spacing w:after="200" w:line="276" w:lineRule="auto"/>
      </w:pPr>
      <w:proofErr w:type="spellStart"/>
      <w:r w:rsidRPr="00D7411E">
        <w:t>Tallis</w:t>
      </w:r>
      <w:proofErr w:type="spellEnd"/>
      <w:r w:rsidRPr="00D7411E">
        <w:t xml:space="preserve">, H. M., J.L. </w:t>
      </w:r>
      <w:proofErr w:type="spellStart"/>
      <w:r w:rsidRPr="00D7411E">
        <w:t>Ruesink</w:t>
      </w:r>
      <w:proofErr w:type="spellEnd"/>
      <w:r w:rsidRPr="00D7411E">
        <w:t xml:space="preserve">, B. </w:t>
      </w:r>
      <w:proofErr w:type="spellStart"/>
      <w:r w:rsidRPr="00D7411E">
        <w:t>Dumbauld</w:t>
      </w:r>
      <w:proofErr w:type="spellEnd"/>
      <w:r w:rsidRPr="00D7411E">
        <w:t xml:space="preserve">, S. Hacker, and Lorena M. </w:t>
      </w:r>
      <w:proofErr w:type="spellStart"/>
      <w:r w:rsidRPr="00D7411E">
        <w:t>Wisehart</w:t>
      </w:r>
      <w:proofErr w:type="spellEnd"/>
      <w:r w:rsidRPr="00D7411E">
        <w:t xml:space="preserve">. 2009. Oysters and Aquaculture Practices Affect Eelgrass Density and Productivity in a Pacific Northwest Estuary. Journal of Shellfish Research 28(2): 251-261. </w:t>
      </w:r>
    </w:p>
    <w:p w14:paraId="77B75C89" w14:textId="77777777" w:rsidR="00E06856" w:rsidRPr="00D7411E" w:rsidRDefault="00E06856" w:rsidP="00E06856">
      <w:pPr>
        <w:spacing w:after="200" w:line="276" w:lineRule="auto"/>
      </w:pPr>
      <w:r w:rsidRPr="00D7411E">
        <w:t xml:space="preserve">U.S. Fish and Wildlife Service (USFWS). 1997. Final Environmental Assessment for the Management of Public Use for Dungeness National Wildlife Refuge. </w:t>
      </w:r>
    </w:p>
    <w:p w14:paraId="5065E5CF" w14:textId="77777777" w:rsidR="00714F76" w:rsidRDefault="00714F76" w:rsidP="00E06856">
      <w:pPr>
        <w:spacing w:after="200" w:line="276" w:lineRule="auto"/>
      </w:pPr>
      <w:r>
        <w:t xml:space="preserve">U.S. Fish and Wildlife Service (USFWS). 2013. Dungeness National Wildlife Refuge Comprehensive Conservation Plan. </w:t>
      </w:r>
    </w:p>
    <w:p w14:paraId="702E21B8" w14:textId="77777777" w:rsidR="00E06856" w:rsidRPr="00D7411E" w:rsidRDefault="00E06856" w:rsidP="00E06856">
      <w:pPr>
        <w:spacing w:after="200" w:line="276" w:lineRule="auto"/>
      </w:pPr>
      <w:r w:rsidRPr="00D7411E">
        <w:t xml:space="preserve">Wagner, E., B. R. </w:t>
      </w:r>
      <w:proofErr w:type="spellStart"/>
      <w:r w:rsidRPr="00D7411E">
        <w:t>Dumbauld</w:t>
      </w:r>
      <w:proofErr w:type="spellEnd"/>
      <w:r w:rsidRPr="00D7411E">
        <w:t xml:space="preserve">, S. D. Hacker, A.C. Trimble, L. M. </w:t>
      </w:r>
      <w:proofErr w:type="spellStart"/>
      <w:r w:rsidRPr="00D7411E">
        <w:t>Wisehart</w:t>
      </w:r>
      <w:proofErr w:type="spellEnd"/>
      <w:r w:rsidRPr="00D7411E">
        <w:t xml:space="preserve"> and J. L. </w:t>
      </w:r>
      <w:proofErr w:type="spellStart"/>
      <w:r w:rsidRPr="00D7411E">
        <w:t>Ruesink</w:t>
      </w:r>
      <w:proofErr w:type="spellEnd"/>
      <w:r w:rsidRPr="00D7411E">
        <w:t xml:space="preserve">. 2012. Density-dependent effects of an introduced oyster, </w:t>
      </w:r>
      <w:proofErr w:type="spellStart"/>
      <w:r w:rsidRPr="00D7411E">
        <w:t>Crassostrea</w:t>
      </w:r>
      <w:proofErr w:type="spellEnd"/>
      <w:r w:rsidRPr="00D7411E">
        <w:t xml:space="preserve"> </w:t>
      </w:r>
      <w:proofErr w:type="spellStart"/>
      <w:r w:rsidRPr="00D7411E">
        <w:t>gigas</w:t>
      </w:r>
      <w:proofErr w:type="spellEnd"/>
      <w:r w:rsidRPr="00D7411E">
        <w:t xml:space="preserve">, on native intertidal seagrass, </w:t>
      </w:r>
      <w:proofErr w:type="spellStart"/>
      <w:r w:rsidRPr="00D7411E">
        <w:t>Zostera</w:t>
      </w:r>
      <w:proofErr w:type="spellEnd"/>
      <w:r w:rsidRPr="00D7411E">
        <w:t xml:space="preserve"> marina. Marine Ecology Progress Series 468: 149-160.</w:t>
      </w:r>
    </w:p>
    <w:p w14:paraId="34D082C9" w14:textId="77777777" w:rsidR="00E06856" w:rsidRPr="00D7411E" w:rsidRDefault="00E06856" w:rsidP="00E06856">
      <w:pPr>
        <w:spacing w:after="200" w:line="276" w:lineRule="auto"/>
      </w:pPr>
      <w:r w:rsidRPr="00D7411E">
        <w:t xml:space="preserve">Ward, D. and J. Andrews. 1993. Waterfowl and recreational disturbance on inland waters. British Wildlife 4: 221- 229. </w:t>
      </w:r>
    </w:p>
    <w:p w14:paraId="3E362512" w14:textId="77777777" w:rsidR="00E06856" w:rsidRPr="00D7411E" w:rsidRDefault="00E06856" w:rsidP="00E06856">
      <w:pPr>
        <w:spacing w:after="200" w:line="276" w:lineRule="auto"/>
      </w:pPr>
      <w:r w:rsidRPr="00D7411E">
        <w:t xml:space="preserve">Wilson, U. W. 1988. Progress Report: Eelgrass </w:t>
      </w:r>
      <w:proofErr w:type="spellStart"/>
      <w:r w:rsidRPr="00D7411E">
        <w:t>Zostera</w:t>
      </w:r>
      <w:proofErr w:type="spellEnd"/>
      <w:r w:rsidRPr="00D7411E">
        <w:t xml:space="preserve"> marina in the Dungeness Bay Area, Washington during 1987. Sequim, Washington. 7 pp.</w:t>
      </w:r>
    </w:p>
    <w:p w14:paraId="3E390B64" w14:textId="77777777" w:rsidR="00E06856" w:rsidRPr="00D7411E" w:rsidRDefault="00E06856" w:rsidP="00E06856">
      <w:pPr>
        <w:spacing w:after="200" w:line="276" w:lineRule="auto"/>
      </w:pPr>
      <w:r w:rsidRPr="00D7411E">
        <w:t xml:space="preserve">Wilson, U. W. and J. B. Atkinson. 1995.  Black </w:t>
      </w:r>
      <w:proofErr w:type="spellStart"/>
      <w:r w:rsidRPr="00D7411E">
        <w:t>brant</w:t>
      </w:r>
      <w:proofErr w:type="spellEnd"/>
      <w:r w:rsidRPr="00D7411E">
        <w:t xml:space="preserve"> winter and spring-staging use at two Washington coastal areas in relation to eelgrass abundance.  Condor 97: 91-98.</w:t>
      </w:r>
    </w:p>
    <w:p w14:paraId="2D76CBBA" w14:textId="77777777" w:rsidR="00E06856" w:rsidRDefault="00E06856" w:rsidP="00E06856">
      <w:pPr>
        <w:spacing w:after="200" w:line="276" w:lineRule="auto"/>
        <w:rPr>
          <w:rFonts w:ascii="Calibri" w:eastAsia="Calibri" w:hAnsi="Calibri" w:cs="Calibri"/>
        </w:rPr>
      </w:pPr>
    </w:p>
    <w:p w14:paraId="41727497" w14:textId="77777777" w:rsidR="00971257" w:rsidRDefault="00320544" w:rsidP="00D22B51">
      <w:r>
        <w:tab/>
      </w:r>
      <w:r>
        <w:tab/>
      </w:r>
      <w:r>
        <w:tab/>
      </w:r>
    </w:p>
    <w:sectPr w:rsidR="00971257" w:rsidSect="00AD6135">
      <w:headerReference w:type="default" r:id="rId13"/>
      <w:pgSz w:w="12240" w:h="15840"/>
      <w:pgMar w:top="810" w:right="1440" w:bottom="1080" w:left="1440" w:header="864" w:footer="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 w:author="Abrams, Mary Margaret" w:date="2019-07-24T12:12:00Z" w:initials="AMM">
    <w:p w14:paraId="4740D29F" w14:textId="77777777" w:rsidR="00C87E69" w:rsidRDefault="00C87E69">
      <w:pPr>
        <w:pStyle w:val="CommentText"/>
      </w:pPr>
      <w:r>
        <w:rPr>
          <w:rStyle w:val="CommentReference"/>
        </w:rPr>
        <w:annotationRef/>
      </w:r>
      <w:r>
        <w:t>Are all of these citations relevant or could one or two stand alone as the strongest for our statement?  For instance are the 1970s and 1990s articles referenced in the later papers.  Is there anything published since 2001 that supports the statement?</w:t>
      </w:r>
      <w:r w:rsidR="000C4EBF">
        <w:t xml:space="preserve">  Clean up “complex” citation</w:t>
      </w:r>
    </w:p>
  </w:comment>
  <w:comment w:id="16" w:author="Abrams, Mary Margaret [2]" w:date="2019-07-24T12:14:00Z" w:initials="AMM">
    <w:p w14:paraId="1CDD01F1" w14:textId="77777777" w:rsidR="00C87E69" w:rsidRDefault="00C87E69">
      <w:pPr>
        <w:pStyle w:val="CommentText"/>
      </w:pPr>
      <w:r>
        <w:rPr>
          <w:rStyle w:val="CommentReference"/>
        </w:rPr>
        <w:annotationRef/>
      </w:r>
      <w:r>
        <w:t>Are all of these citations relevant or could one or two stand alone as the strongest for our statement?  For instance are the 1970s and 1990s articles referenced in the later papers.  Is there anything published since 2001 that supports the statement?</w:t>
      </w:r>
    </w:p>
  </w:comment>
  <w:comment w:id="17" w:author="Abrams, Mary Margaret [3]" w:date="2019-07-24T12:16:00Z" w:initials="AMM">
    <w:p w14:paraId="65A04EC5" w14:textId="77777777" w:rsidR="00C87E69" w:rsidRDefault="00C87E69">
      <w:pPr>
        <w:pStyle w:val="CommentText"/>
      </w:pPr>
      <w:r>
        <w:rPr>
          <w:rStyle w:val="CommentReference"/>
        </w:rPr>
        <w:annotationRef/>
      </w:r>
      <w:r>
        <w:t xml:space="preserve">There is a fundamental question here – do the studies show what we say they show in relation to actual on-bottom bag aquaculture or do they really address these “similar activities.”  </w:t>
      </w:r>
    </w:p>
  </w:comment>
  <w:comment w:id="18" w:author="Abrams, Mary Margaret [4]" w:date="2019-07-24T13:59:00Z" w:initials="AMM">
    <w:p w14:paraId="51FABBB3" w14:textId="77777777" w:rsidR="008844E1" w:rsidRDefault="008844E1">
      <w:pPr>
        <w:pStyle w:val="CommentText"/>
      </w:pPr>
      <w:r>
        <w:rPr>
          <w:rStyle w:val="CommentReference"/>
        </w:rPr>
        <w:annotationRef/>
      </w:r>
      <w:r>
        <w:t xml:space="preserve">This is not actually part of a scientific review of the literature so need to understand why we’re including it in this type of a review.  </w:t>
      </w:r>
    </w:p>
  </w:comment>
  <w:comment w:id="19" w:author="Abrams, Mary Margaret [5]" w:date="2019-07-24T12:18:00Z" w:initials="AMM">
    <w:p w14:paraId="1AFF9D98" w14:textId="77777777" w:rsidR="00C87E69" w:rsidRDefault="00C87E69">
      <w:pPr>
        <w:pStyle w:val="CommentText"/>
      </w:pPr>
      <w:r>
        <w:rPr>
          <w:rStyle w:val="CommentReference"/>
        </w:rPr>
        <w:annotationRef/>
      </w:r>
      <w:r>
        <w:t>See comments on old vs new citations above.</w:t>
      </w:r>
    </w:p>
  </w:comment>
  <w:comment w:id="20" w:author="Abrams, Mary Margaret [6]" w:date="2019-07-24T13:55:00Z" w:initials="AMM">
    <w:p w14:paraId="5B4D8258" w14:textId="77777777" w:rsidR="008844E1" w:rsidRDefault="008844E1">
      <w:pPr>
        <w:pStyle w:val="CommentText"/>
      </w:pPr>
      <w:r>
        <w:rPr>
          <w:rStyle w:val="CommentReference"/>
        </w:rPr>
        <w:annotationRef/>
      </w:r>
      <w:r>
        <w:t xml:space="preserve">Please clarify whether these citations speak to the farming activities or the sensitive times for the birds.  If the former are the activities included actually the same type and timing of similar activities in on-ground bag cultivation.  If the latter move the citation to the previous statement.  Suggest as well that we use the most recent and relevant publications (particularly if earlier citations are cited in the more recent ones).  </w:t>
      </w:r>
    </w:p>
  </w:comment>
  <w:comment w:id="21" w:author="Abrams, Mary Margaret [7]" w:date="2019-07-24T12:19:00Z" w:initials="AMM">
    <w:p w14:paraId="478E57AA" w14:textId="77777777" w:rsidR="00C87E69" w:rsidRDefault="00C87E69">
      <w:pPr>
        <w:pStyle w:val="CommentText"/>
      </w:pPr>
      <w:r>
        <w:rPr>
          <w:rStyle w:val="CommentReference"/>
        </w:rPr>
        <w:annotationRef/>
      </w:r>
      <w:r>
        <w:t>Seriously – we’re using a comment period to a federal agency to change a statement we made to the county?</w:t>
      </w:r>
      <w:r w:rsidR="008844E1">
        <w:t xml:space="preserve">  Please explain why this is in here and why we apparently changed our thoughts on these timeframes.</w:t>
      </w:r>
    </w:p>
  </w:comment>
  <w:comment w:id="22" w:author="Abrams, Mary Margaret [8]" w:date="2019-07-24T14:02:00Z" w:initials="AMM">
    <w:p w14:paraId="3AC5EB9A" w14:textId="77777777" w:rsidR="008844E1" w:rsidRDefault="008844E1">
      <w:pPr>
        <w:pStyle w:val="CommentText"/>
      </w:pPr>
      <w:r>
        <w:rPr>
          <w:rStyle w:val="CommentReference"/>
        </w:rPr>
        <w:annotationRef/>
      </w:r>
      <w:r>
        <w:t xml:space="preserve">What type of strong </w:t>
      </w:r>
      <w:r>
        <w:t>impacts</w:t>
      </w:r>
      <w:bookmarkStart w:id="23" w:name="_GoBack"/>
      <w:bookmarkEnd w:id="2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40D29F" w15:done="0"/>
  <w15:commentEx w15:paraId="1CDD01F1" w15:done="0"/>
  <w15:commentEx w15:paraId="65A04EC5" w15:done="0"/>
  <w15:commentEx w15:paraId="51FABBB3" w15:done="0"/>
  <w15:commentEx w15:paraId="1AFF9D98" w15:done="0"/>
  <w15:commentEx w15:paraId="5B4D8258" w15:done="0"/>
  <w15:commentEx w15:paraId="478E57AA" w15:done="0"/>
  <w15:commentEx w15:paraId="3AC5EB9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12D31" w14:textId="77777777" w:rsidR="006C2E88" w:rsidRDefault="006C2E88">
      <w:r>
        <w:separator/>
      </w:r>
    </w:p>
  </w:endnote>
  <w:endnote w:type="continuationSeparator" w:id="0">
    <w:p w14:paraId="1C1B7398" w14:textId="77777777" w:rsidR="006C2E88" w:rsidRDefault="006C2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1230E" w14:textId="77777777" w:rsidR="006C2E88" w:rsidRDefault="006C2E88">
      <w:r>
        <w:separator/>
      </w:r>
    </w:p>
  </w:footnote>
  <w:footnote w:type="continuationSeparator" w:id="0">
    <w:p w14:paraId="30FF1714" w14:textId="77777777" w:rsidR="006C2E88" w:rsidRDefault="006C2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5BD41" w14:textId="77777777" w:rsidR="00971257" w:rsidRDefault="004D341F" w:rsidP="004D341F">
    <w:pPr>
      <w:pStyle w:val="Header"/>
    </w:pPr>
    <w:r>
      <w:t xml:space="preserve">Colonel Mark A. </w:t>
    </w:r>
    <w:proofErr w:type="spellStart"/>
    <w:r>
      <w:t>Geraldi</w:t>
    </w:r>
    <w:proofErr w:type="spellEnd"/>
    <w:r>
      <w:t xml:space="preserve"> </w:t>
    </w:r>
    <w:r>
      <w:tab/>
    </w:r>
    <w:r>
      <w:tab/>
    </w:r>
    <w:r w:rsidR="00971257">
      <w:fldChar w:fldCharType="begin"/>
    </w:r>
    <w:r w:rsidR="00971257">
      <w:instrText xml:space="preserve"> PAGE   \* MERGEFORMAT </w:instrText>
    </w:r>
    <w:r w:rsidR="00971257">
      <w:fldChar w:fldCharType="separate"/>
    </w:r>
    <w:r w:rsidR="00585DC8">
      <w:rPr>
        <w:noProof/>
      </w:rPr>
      <w:t>3</w:t>
    </w:r>
    <w:r w:rsidR="00971257">
      <w:fldChar w:fldCharType="end"/>
    </w:r>
  </w:p>
  <w:p w14:paraId="24BA25EE" w14:textId="77777777"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rams, Mary Margaret">
    <w15:presenceInfo w15:providerId="AD" w15:userId="S-1-5-21-2589800181-1723214923-4271176276-187951"/>
  </w15:person>
  <w15:person w15:author="Abrams, Mary Margaret [2]">
    <w15:presenceInfo w15:providerId="AD" w15:userId="S-1-5-21-2589800181-1723214923-4271176276-187951"/>
  </w15:person>
  <w15:person w15:author="Abrams, Mary Margaret [3]">
    <w15:presenceInfo w15:providerId="AD" w15:userId="S-1-5-21-2589800181-1723214923-4271176276-187951"/>
  </w15:person>
  <w15:person w15:author="Abrams, Mary Margaret [4]">
    <w15:presenceInfo w15:providerId="AD" w15:userId="S-1-5-21-2589800181-1723214923-4271176276-187951"/>
  </w15:person>
  <w15:person w15:author="Abrams, Mary Margaret [5]">
    <w15:presenceInfo w15:providerId="AD" w15:userId="S-1-5-21-2589800181-1723214923-4271176276-187951"/>
  </w15:person>
  <w15:person w15:author="Abrams, Mary Margaret [6]">
    <w15:presenceInfo w15:providerId="AD" w15:userId="S-1-5-21-2589800181-1723214923-4271176276-187951"/>
  </w15:person>
  <w15:person w15:author="Abrams, Mary Margaret [7]">
    <w15:presenceInfo w15:providerId="AD" w15:userId="S-1-5-21-2589800181-1723214923-4271176276-187951"/>
  </w15:person>
  <w15:person w15:author="Abrams, Mary Margaret [8]">
    <w15:presenceInfo w15:providerId="AD" w15:userId="S-1-5-21-2589800181-1723214923-4271176276-187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2B25"/>
    <w:rsid w:val="000943BA"/>
    <w:rsid w:val="00094409"/>
    <w:rsid w:val="000A1382"/>
    <w:rsid w:val="000A522E"/>
    <w:rsid w:val="000B13BF"/>
    <w:rsid w:val="000C4E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A3C1C"/>
    <w:rsid w:val="001A5ACA"/>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93D04"/>
    <w:rsid w:val="002B5080"/>
    <w:rsid w:val="002B6A8B"/>
    <w:rsid w:val="002B7994"/>
    <w:rsid w:val="002C40CD"/>
    <w:rsid w:val="002C4E89"/>
    <w:rsid w:val="002C6038"/>
    <w:rsid w:val="002E12D9"/>
    <w:rsid w:val="002F0A07"/>
    <w:rsid w:val="002F755B"/>
    <w:rsid w:val="00306B98"/>
    <w:rsid w:val="00316D83"/>
    <w:rsid w:val="00320544"/>
    <w:rsid w:val="00324527"/>
    <w:rsid w:val="0032685F"/>
    <w:rsid w:val="003374C2"/>
    <w:rsid w:val="0036044F"/>
    <w:rsid w:val="003652C2"/>
    <w:rsid w:val="0038765F"/>
    <w:rsid w:val="003B083C"/>
    <w:rsid w:val="003B0B6D"/>
    <w:rsid w:val="003B2A01"/>
    <w:rsid w:val="003C62D3"/>
    <w:rsid w:val="003D7357"/>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14D93"/>
    <w:rsid w:val="00515A38"/>
    <w:rsid w:val="00525C54"/>
    <w:rsid w:val="00530687"/>
    <w:rsid w:val="0054302A"/>
    <w:rsid w:val="00560F9A"/>
    <w:rsid w:val="005659FC"/>
    <w:rsid w:val="00572E91"/>
    <w:rsid w:val="005747B8"/>
    <w:rsid w:val="00585DC8"/>
    <w:rsid w:val="0058600D"/>
    <w:rsid w:val="005A205E"/>
    <w:rsid w:val="005C15FD"/>
    <w:rsid w:val="005C1617"/>
    <w:rsid w:val="005D6917"/>
    <w:rsid w:val="005F6CAD"/>
    <w:rsid w:val="005F7239"/>
    <w:rsid w:val="00607DF4"/>
    <w:rsid w:val="00612518"/>
    <w:rsid w:val="0063168E"/>
    <w:rsid w:val="006345F6"/>
    <w:rsid w:val="0064092D"/>
    <w:rsid w:val="00643C6A"/>
    <w:rsid w:val="006452E8"/>
    <w:rsid w:val="00661C3D"/>
    <w:rsid w:val="006838A3"/>
    <w:rsid w:val="00691D9C"/>
    <w:rsid w:val="00692C3A"/>
    <w:rsid w:val="0069575E"/>
    <w:rsid w:val="006B1636"/>
    <w:rsid w:val="006C2E88"/>
    <w:rsid w:val="006C421E"/>
    <w:rsid w:val="006D2126"/>
    <w:rsid w:val="006E2A9E"/>
    <w:rsid w:val="006E4DD8"/>
    <w:rsid w:val="006F5D31"/>
    <w:rsid w:val="007064D9"/>
    <w:rsid w:val="00707CC4"/>
    <w:rsid w:val="00714F76"/>
    <w:rsid w:val="007250A8"/>
    <w:rsid w:val="007276EA"/>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791D"/>
    <w:rsid w:val="008405D0"/>
    <w:rsid w:val="0085283F"/>
    <w:rsid w:val="00854DD3"/>
    <w:rsid w:val="008650F2"/>
    <w:rsid w:val="008671C1"/>
    <w:rsid w:val="008830CB"/>
    <w:rsid w:val="008844E1"/>
    <w:rsid w:val="008A4697"/>
    <w:rsid w:val="008A4C6E"/>
    <w:rsid w:val="008B00BA"/>
    <w:rsid w:val="008B2A61"/>
    <w:rsid w:val="008B429A"/>
    <w:rsid w:val="008C47EE"/>
    <w:rsid w:val="008D2E26"/>
    <w:rsid w:val="008F4B30"/>
    <w:rsid w:val="008F66CD"/>
    <w:rsid w:val="00906AA4"/>
    <w:rsid w:val="00911284"/>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C072B"/>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095"/>
    <w:rsid w:val="00C17EB7"/>
    <w:rsid w:val="00C20946"/>
    <w:rsid w:val="00C35C86"/>
    <w:rsid w:val="00C41435"/>
    <w:rsid w:val="00C61F8B"/>
    <w:rsid w:val="00C719AC"/>
    <w:rsid w:val="00C825DC"/>
    <w:rsid w:val="00C86581"/>
    <w:rsid w:val="00C87E69"/>
    <w:rsid w:val="00C923F7"/>
    <w:rsid w:val="00C92F17"/>
    <w:rsid w:val="00C945EB"/>
    <w:rsid w:val="00CB25D4"/>
    <w:rsid w:val="00CD663E"/>
    <w:rsid w:val="00CE3B9B"/>
    <w:rsid w:val="00CF07E3"/>
    <w:rsid w:val="00CF356E"/>
    <w:rsid w:val="00CF6F51"/>
    <w:rsid w:val="00D064E5"/>
    <w:rsid w:val="00D11491"/>
    <w:rsid w:val="00D22B51"/>
    <w:rsid w:val="00D30818"/>
    <w:rsid w:val="00D41ED0"/>
    <w:rsid w:val="00D465EB"/>
    <w:rsid w:val="00D6355D"/>
    <w:rsid w:val="00D64380"/>
    <w:rsid w:val="00D67961"/>
    <w:rsid w:val="00D7411E"/>
    <w:rsid w:val="00D750F9"/>
    <w:rsid w:val="00D75D21"/>
    <w:rsid w:val="00D8219F"/>
    <w:rsid w:val="00DA3280"/>
    <w:rsid w:val="00DB01EC"/>
    <w:rsid w:val="00DC39EA"/>
    <w:rsid w:val="00DE06B6"/>
    <w:rsid w:val="00DF08C6"/>
    <w:rsid w:val="00DF6D2F"/>
    <w:rsid w:val="00E06856"/>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56BE"/>
    <w:rsid w:val="00FD7B4A"/>
    <w:rsid w:val="00FE1485"/>
    <w:rsid w:val="00FE261D"/>
    <w:rsid w:val="00FE407E"/>
    <w:rsid w:val="00FE5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4FF3DCE5"/>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pringerlink.com/content/f87fgcgvpl7grva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rdsna.org/Species-Account/bna/home"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1459</Words>
  <Characters>8318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9758</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Abrams, Mary M</cp:lastModifiedBy>
  <cp:revision>4</cp:revision>
  <cp:lastPrinted>2019-07-24T17:59:00Z</cp:lastPrinted>
  <dcterms:created xsi:type="dcterms:W3CDTF">2019-07-24T19:06:00Z</dcterms:created>
  <dcterms:modified xsi:type="dcterms:W3CDTF">2019-07-24T21:39:00Z</dcterms:modified>
</cp:coreProperties>
</file>